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A9D1" w14:textId="77777777" w:rsidR="00A27CEE" w:rsidRDefault="00A27CEE">
      <w:r>
        <w:separator/>
      </w:r>
    </w:p>
  </w:endnote>
  <w:endnote w:type="continuationSeparator" w:id="0">
    <w:p w14:paraId="7B766715" w14:textId="77777777" w:rsidR="00A27CEE" w:rsidRDefault="00A2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4E21B169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DE3522">
      <w:rPr>
        <w:rFonts w:ascii="Calibri" w:hAnsi="Calibri"/>
        <w:b/>
        <w:sz w:val="22"/>
        <w:szCs w:val="22"/>
      </w:rPr>
      <w:t>7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4ED4C" w14:textId="77777777" w:rsidR="00A27CEE" w:rsidRDefault="00A27CEE">
      <w:r>
        <w:separator/>
      </w:r>
    </w:p>
  </w:footnote>
  <w:footnote w:type="continuationSeparator" w:id="0">
    <w:p w14:paraId="158504DF" w14:textId="77777777" w:rsidR="00A27CEE" w:rsidRDefault="00A27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7FE6F" w14:textId="77777777" w:rsidR="003B53ED" w:rsidRDefault="003B53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23EB" w14:textId="77777777" w:rsidR="003B53ED" w:rsidRDefault="003B53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E43A" w14:textId="77777777" w:rsidR="003B53ED" w:rsidRDefault="003B53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1E29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3ED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2C9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CC0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27CEE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E7F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6B6D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3522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2021-05-19T08:27:00Z</dcterms:modified>
</cp:coreProperties>
</file>